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E7267" w14:textId="77777777" w:rsidR="00401DFC" w:rsidRPr="001C0ABE" w:rsidRDefault="00401DFC" w:rsidP="00401DFC">
      <w:pPr>
        <w:tabs>
          <w:tab w:val="left" w:pos="3795"/>
        </w:tabs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Příloha č. 1: Krycí list včetně čestného prohlášení</w:t>
      </w:r>
    </w:p>
    <w:p w14:paraId="06E7BFB3" w14:textId="77777777" w:rsidR="00401DFC" w:rsidRPr="001C0ABE" w:rsidRDefault="00401DFC" w:rsidP="00401DFC">
      <w:pPr>
        <w:tabs>
          <w:tab w:val="left" w:pos="3795"/>
        </w:tabs>
        <w:rPr>
          <w:rFonts w:ascii="Arial" w:hAnsi="Arial" w:cs="Arial"/>
          <w:sz w:val="22"/>
          <w:szCs w:val="22"/>
        </w:rPr>
      </w:pPr>
    </w:p>
    <w:p w14:paraId="03B1E742" w14:textId="77777777" w:rsidR="00401DFC" w:rsidRPr="001C0ABE" w:rsidRDefault="00401DFC" w:rsidP="00401DFC">
      <w:pPr>
        <w:tabs>
          <w:tab w:val="left" w:pos="3795"/>
        </w:tabs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KRYCÍ LIST NABÍDKY</w:t>
      </w:r>
    </w:p>
    <w:p w14:paraId="5B018F6A" w14:textId="77777777" w:rsidR="00401DFC" w:rsidRPr="001C0ABE" w:rsidRDefault="00401DFC" w:rsidP="00401DFC">
      <w:pPr>
        <w:jc w:val="center"/>
        <w:rPr>
          <w:rFonts w:ascii="Arial" w:hAnsi="Arial" w:cs="Arial"/>
          <w:sz w:val="22"/>
          <w:szCs w:val="22"/>
        </w:rPr>
      </w:pPr>
    </w:p>
    <w:p w14:paraId="65E7B770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 xml:space="preserve">na veřejnou zakázku </w:t>
      </w:r>
      <w:r w:rsidRPr="001C0ABE">
        <w:rPr>
          <w:rFonts w:ascii="Arial" w:hAnsi="Arial" w:cs="Arial"/>
          <w:b/>
          <w:sz w:val="22"/>
          <w:szCs w:val="22"/>
        </w:rPr>
        <w:t>č. j. MR42_2025 – Poskytování přepisů pořadů ČRo</w:t>
      </w:r>
    </w:p>
    <w:p w14:paraId="05752D0A" w14:textId="77777777" w:rsidR="00401DFC" w:rsidRPr="001C0ABE" w:rsidRDefault="00401DFC" w:rsidP="00401DFC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500"/>
      </w:tblGrid>
      <w:tr w:rsidR="00401DFC" w:rsidRPr="001C0ABE" w14:paraId="6B3E063C" w14:textId="77777777" w:rsidTr="00401DF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B4D9AF1" w14:textId="77777777" w:rsidR="00401DFC" w:rsidRPr="001C0ABE" w:rsidRDefault="00401D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ABE">
              <w:rPr>
                <w:rFonts w:ascii="Arial" w:hAnsi="Arial" w:cs="Arial"/>
                <w:b/>
                <w:sz w:val="22"/>
                <w:szCs w:val="22"/>
              </w:rPr>
              <w:t>Údaje o dodavateli</w:t>
            </w:r>
          </w:p>
        </w:tc>
      </w:tr>
      <w:tr w:rsidR="00401DFC" w:rsidRPr="001C0ABE" w14:paraId="3B71644B" w14:textId="77777777" w:rsidTr="00401DFC">
        <w:trPr>
          <w:trHeight w:val="63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82213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2C40E05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EC687D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3987B204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2165C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0449E5D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220380E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7B7544A1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D6DA7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604BF19D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C5126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60CAA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08694202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80F8A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D0696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772E4FE7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15FE2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C4C7B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478654D7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6BC598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C2D58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5AB5EF98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7189C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C08B8A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37672733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B5787B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Adresa datové schránky pro účely komunikace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DBCD7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7756D65E" w14:textId="77777777" w:rsidTr="00401DFC">
        <w:trPr>
          <w:trHeight w:val="446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57B3D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9BBAB7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1EFD6518" w14:textId="77777777" w:rsidTr="00401DFC">
        <w:trPr>
          <w:trHeight w:val="255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6AD6D2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02E19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Informace o typu podniku (v případě právnické osoby)*</w:t>
            </w:r>
          </w:p>
          <w:p w14:paraId="51B55FE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2E083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22D24A8A" w14:textId="77777777" w:rsidTr="00401DFC">
        <w:trPr>
          <w:trHeight w:val="178"/>
          <w:jc w:val="center"/>
        </w:trPr>
        <w:tc>
          <w:tcPr>
            <w:tcW w:w="9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A1C1804" w14:textId="77777777" w:rsidR="00401DFC" w:rsidRPr="001C0ABE" w:rsidRDefault="00401DF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0ABE">
              <w:rPr>
                <w:rFonts w:ascii="Arial" w:hAnsi="Arial" w:cs="Arial"/>
                <w:b/>
                <w:sz w:val="22"/>
                <w:szCs w:val="22"/>
              </w:rPr>
              <w:t>Údaje o poddodavateli – 1)**</w:t>
            </w:r>
          </w:p>
        </w:tc>
      </w:tr>
      <w:tr w:rsidR="00401DFC" w:rsidRPr="001C0ABE" w14:paraId="0039648C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88257FC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Obchodní firma nebo název</w:t>
            </w:r>
          </w:p>
          <w:p w14:paraId="3B76662B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3A50C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5F76B9EF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D2ED35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Sídlo</w:t>
            </w:r>
          </w:p>
          <w:p w14:paraId="1AE2D363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právnickou osobu)</w:t>
            </w:r>
          </w:p>
          <w:p w14:paraId="0AD4499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Místo podnikání popř. místo trvalého pobytu</w:t>
            </w:r>
          </w:p>
          <w:p w14:paraId="0D190546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EBFDDD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63D8C72D" w14:textId="77777777" w:rsidTr="00401DFC">
        <w:trPr>
          <w:trHeight w:val="397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C7FDEF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659A2E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DFC" w:rsidRPr="001C0ABE" w14:paraId="17947398" w14:textId="77777777" w:rsidTr="00401DFC">
        <w:trPr>
          <w:trHeight w:val="1059"/>
          <w:jc w:val="center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5DFBD7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  <w:r w:rsidRPr="001C0ABE">
              <w:rPr>
                <w:rFonts w:ascii="Arial" w:hAnsi="Arial" w:cs="Arial"/>
                <w:sz w:val="22"/>
                <w:szCs w:val="22"/>
              </w:rPr>
              <w:t>Popis plnění poddodavatele (části zakázky)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932F90" w14:textId="77777777" w:rsidR="00401DFC" w:rsidRPr="001C0ABE" w:rsidRDefault="00401DF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233E40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bookmarkStart w:id="0" w:name="_Toc308696271"/>
      <w:bookmarkEnd w:id="0"/>
    </w:p>
    <w:p w14:paraId="2417E149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>* V případě, že je dodavatel právnickou osobou, uvede ve smyslu Prováděcího nařízení komise /EU/2016/7, zdali je:</w:t>
      </w:r>
    </w:p>
    <w:p w14:paraId="432A84A9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proofErr w:type="spellStart"/>
      <w:r w:rsidRPr="001C0ABE">
        <w:rPr>
          <w:rFonts w:ascii="Arial" w:hAnsi="Arial" w:cs="Arial"/>
          <w:b/>
          <w:i/>
          <w:sz w:val="22"/>
          <w:szCs w:val="22"/>
        </w:rPr>
        <w:t>mikropodnikem</w:t>
      </w:r>
      <w:proofErr w:type="spellEnd"/>
      <w:r w:rsidRPr="001C0ABE">
        <w:rPr>
          <w:rFonts w:ascii="Arial" w:hAnsi="Arial" w:cs="Arial"/>
          <w:b/>
          <w:i/>
          <w:sz w:val="22"/>
          <w:szCs w:val="22"/>
        </w:rPr>
        <w:t xml:space="preserve"> </w:t>
      </w:r>
      <w:r w:rsidRPr="001C0ABE">
        <w:rPr>
          <w:rFonts w:ascii="Arial" w:hAnsi="Arial" w:cs="Arial"/>
          <w:i/>
          <w:sz w:val="22"/>
          <w:szCs w:val="22"/>
        </w:rPr>
        <w:t>(méně než 10 zaměstnanců a roční obrat/rozvaha do 2 mil. EUR)</w:t>
      </w:r>
    </w:p>
    <w:p w14:paraId="51302AC0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>malým podnikem</w:t>
      </w:r>
      <w:r w:rsidRPr="001C0ABE">
        <w:rPr>
          <w:rFonts w:ascii="Arial" w:hAnsi="Arial" w:cs="Arial"/>
          <w:i/>
          <w:sz w:val="22"/>
          <w:szCs w:val="22"/>
        </w:rPr>
        <w:t xml:space="preserve"> (méně než 50 zaměstnanců a roční obrat/rozvaha do 10 mil. EUR)</w:t>
      </w:r>
    </w:p>
    <w:p w14:paraId="3FE4DC0B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 xml:space="preserve">středním podnikem </w:t>
      </w:r>
      <w:r w:rsidRPr="001C0ABE">
        <w:rPr>
          <w:rFonts w:ascii="Arial" w:hAnsi="Arial" w:cs="Arial"/>
          <w:i/>
          <w:sz w:val="22"/>
          <w:szCs w:val="22"/>
        </w:rPr>
        <w:t>(méně než 250 zaměstnanců a roční obrat do 50 mil. EUR nebo rozvaha do 43 mil. EUR)</w:t>
      </w:r>
    </w:p>
    <w:p w14:paraId="49DA7919" w14:textId="77777777" w:rsidR="00401DFC" w:rsidRPr="001C0ABE" w:rsidRDefault="00401DFC" w:rsidP="00401DFC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b/>
          <w:i/>
          <w:sz w:val="22"/>
          <w:szCs w:val="22"/>
        </w:rPr>
        <w:t>velkým podnikem</w:t>
      </w:r>
      <w:r w:rsidRPr="001C0ABE">
        <w:rPr>
          <w:rFonts w:ascii="Arial" w:hAnsi="Arial" w:cs="Arial"/>
          <w:i/>
          <w:sz w:val="22"/>
          <w:szCs w:val="22"/>
        </w:rPr>
        <w:t xml:space="preserve"> (pokud nesplňuje ani jednu z předchozích definic)</w:t>
      </w:r>
    </w:p>
    <w:p w14:paraId="5D648B86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</w:p>
    <w:p w14:paraId="75496C8B" w14:textId="77777777" w:rsidR="00401DFC" w:rsidRPr="001C0ABE" w:rsidRDefault="00401DFC" w:rsidP="00401DFC">
      <w:pPr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>** V případě více poddodavatelů přidá dodavatel do tabulky příslušné řádky.</w:t>
      </w:r>
    </w:p>
    <w:p w14:paraId="1CD5FAAC" w14:textId="77777777" w:rsidR="00401DFC" w:rsidRPr="001C0ABE" w:rsidRDefault="00401DFC" w:rsidP="00401DFC">
      <w:pPr>
        <w:rPr>
          <w:rFonts w:ascii="Arial" w:hAnsi="Arial" w:cs="Arial"/>
          <w:sz w:val="22"/>
          <w:szCs w:val="22"/>
        </w:rPr>
      </w:pPr>
    </w:p>
    <w:p w14:paraId="57FE5ACB" w14:textId="77777777" w:rsidR="00401DFC" w:rsidRPr="001C0ABE" w:rsidDel="00CC2410" w:rsidRDefault="00401DFC" w:rsidP="00401DFC">
      <w:pPr>
        <w:jc w:val="both"/>
        <w:outlineLvl w:val="0"/>
        <w:rPr>
          <w:del w:id="1" w:author="Barášková Petra" w:date="2026-01-24T22:10:00Z"/>
          <w:rFonts w:ascii="Arial" w:hAnsi="Arial" w:cs="Arial"/>
          <w:sz w:val="22"/>
          <w:szCs w:val="22"/>
        </w:rPr>
      </w:pPr>
    </w:p>
    <w:p w14:paraId="53EE146E" w14:textId="2FD06DB0" w:rsidR="00401DFC" w:rsidRPr="001C0ABE" w:rsidDel="00CC2410" w:rsidRDefault="00401DFC" w:rsidP="00401DFC">
      <w:pPr>
        <w:rPr>
          <w:del w:id="2" w:author="Barášková Petra" w:date="2026-01-24T22:10:00Z"/>
          <w:rFonts w:ascii="Arial" w:hAnsi="Arial" w:cs="Arial"/>
          <w:sz w:val="22"/>
          <w:szCs w:val="22"/>
        </w:rPr>
      </w:pPr>
      <w:del w:id="3" w:author="Barášková Petra" w:date="2026-01-24T22:10:00Z">
        <w:r w:rsidRPr="001C0ABE" w:rsidDel="00CC2410">
          <w:rPr>
            <w:rFonts w:ascii="Arial" w:hAnsi="Arial" w:cs="Arial"/>
            <w:sz w:val="22"/>
            <w:szCs w:val="22"/>
          </w:rPr>
          <w:tab/>
        </w:r>
      </w:del>
    </w:p>
    <w:p w14:paraId="6F92B55F" w14:textId="6A0CC656" w:rsidR="00401DFC" w:rsidRPr="001C0ABE" w:rsidDel="00CC2410" w:rsidRDefault="00401DFC" w:rsidP="00401DFC">
      <w:pPr>
        <w:rPr>
          <w:del w:id="4" w:author="Barášková Petra" w:date="2026-01-24T22:10:00Z"/>
          <w:rFonts w:ascii="Arial" w:hAnsi="Arial" w:cs="Arial"/>
          <w:sz w:val="22"/>
          <w:szCs w:val="22"/>
        </w:rPr>
      </w:pPr>
    </w:p>
    <w:p w14:paraId="6A44EF8D" w14:textId="0721C370" w:rsidR="00401DFC" w:rsidRPr="001C0ABE" w:rsidDel="00CC2410" w:rsidRDefault="00401DFC" w:rsidP="00401DFC">
      <w:pPr>
        <w:rPr>
          <w:del w:id="5" w:author="Barášková Petra" w:date="2026-01-24T22:10:00Z"/>
          <w:rFonts w:ascii="Arial" w:hAnsi="Arial" w:cs="Arial"/>
          <w:sz w:val="22"/>
          <w:szCs w:val="22"/>
        </w:rPr>
      </w:pPr>
    </w:p>
    <w:p w14:paraId="71A6DFBE" w14:textId="35534C45" w:rsidR="00401DFC" w:rsidRPr="001C0ABE" w:rsidDel="00CC2410" w:rsidRDefault="00401DFC" w:rsidP="00401DFC">
      <w:pPr>
        <w:rPr>
          <w:del w:id="6" w:author="Barášková Petra" w:date="2026-01-24T22:10:00Z"/>
          <w:rFonts w:ascii="Arial" w:hAnsi="Arial" w:cs="Arial"/>
          <w:sz w:val="22"/>
          <w:szCs w:val="22"/>
        </w:rPr>
      </w:pPr>
    </w:p>
    <w:p w14:paraId="29E26EF7" w14:textId="57A1CFD4" w:rsidR="00401DFC" w:rsidRPr="001C0ABE" w:rsidDel="00CC2410" w:rsidRDefault="00401DFC" w:rsidP="00401DFC">
      <w:pPr>
        <w:rPr>
          <w:del w:id="7" w:author="Barášková Petra" w:date="2026-01-24T22:10:00Z"/>
          <w:rFonts w:ascii="Arial" w:hAnsi="Arial" w:cs="Arial"/>
          <w:sz w:val="22"/>
          <w:szCs w:val="22"/>
        </w:rPr>
      </w:pPr>
    </w:p>
    <w:p w14:paraId="6EC7C5C8" w14:textId="77777777" w:rsidR="00401DFC" w:rsidRPr="001C0ABE" w:rsidRDefault="00401DFC" w:rsidP="00401DFC">
      <w:pPr>
        <w:rPr>
          <w:rFonts w:ascii="Arial" w:hAnsi="Arial" w:cs="Arial"/>
          <w:sz w:val="22"/>
          <w:szCs w:val="22"/>
          <w:u w:val="single"/>
        </w:rPr>
      </w:pPr>
    </w:p>
    <w:p w14:paraId="00FB7183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lastRenderedPageBreak/>
        <w:t>ČESTNÉ PROHLÁŠENÍ</w:t>
      </w:r>
    </w:p>
    <w:p w14:paraId="493E58C6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</w:p>
    <w:p w14:paraId="77E087E2" w14:textId="77777777" w:rsidR="00401DFC" w:rsidRPr="001C0ABE" w:rsidRDefault="00401DFC" w:rsidP="00401DFC">
      <w:pPr>
        <w:jc w:val="center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Čestně prohlašujeme, že </w:t>
      </w:r>
      <w:r w:rsidRPr="001C0ABE">
        <w:rPr>
          <w:rFonts w:ascii="Arial" w:hAnsi="Arial" w:cs="Arial"/>
          <w:sz w:val="22"/>
          <w:szCs w:val="22"/>
        </w:rPr>
        <w:t>[</w:t>
      </w:r>
      <w:r w:rsidRPr="001C0ABE">
        <w:rPr>
          <w:rFonts w:ascii="Arial" w:hAnsi="Arial" w:cs="Arial"/>
          <w:b/>
          <w:sz w:val="22"/>
          <w:szCs w:val="22"/>
          <w:highlight w:val="yellow"/>
        </w:rPr>
        <w:t>NAZEV PO / JMÉNO A PŘÍJMENÍ FO + IČO]</w:t>
      </w:r>
      <w:r w:rsidRPr="001C0ABE">
        <w:rPr>
          <w:rFonts w:ascii="Arial" w:hAnsi="Arial" w:cs="Arial"/>
          <w:b/>
          <w:sz w:val="22"/>
          <w:szCs w:val="22"/>
        </w:rPr>
        <w:t xml:space="preserve"> splňuje základní způsobilost jako dodavatel,</w:t>
      </w:r>
    </w:p>
    <w:p w14:paraId="7BC9DA3D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 nebo došlo k zahlazení odsouzení za spáchání takového trestného činu; jde-li o 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účastní-li se 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</w:t>
      </w:r>
    </w:p>
    <w:p w14:paraId="09C66128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1A89ECE9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sz w:val="22"/>
          <w:szCs w:val="22"/>
        </w:rPr>
        <w:t>který ne</w:t>
      </w:r>
      <w:r w:rsidRPr="001C0ABE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  <w:r w:rsidRPr="001C0ABE">
        <w:rPr>
          <w:rFonts w:ascii="Arial" w:hAnsi="Arial" w:cs="Arial"/>
          <w:sz w:val="22"/>
          <w:szCs w:val="22"/>
        </w:rPr>
        <w:t xml:space="preserve"> a to ani ve vztahu ke spotřební dani</w:t>
      </w:r>
      <w:r w:rsidRPr="001C0ABE">
        <w:rPr>
          <w:rFonts w:ascii="Arial" w:hAnsi="Arial" w:cs="Arial"/>
          <w:color w:val="000000"/>
          <w:sz w:val="22"/>
          <w:szCs w:val="22"/>
        </w:rPr>
        <w:t>;</w:t>
      </w:r>
    </w:p>
    <w:p w14:paraId="38527505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4E601A81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nemá v České republice nebo v zemi svého sídla splatný nedoplatek na pojistném nebo na penále na veřejné zdravotní pojištění;</w:t>
      </w:r>
    </w:p>
    <w:p w14:paraId="57E5B0F6" w14:textId="77777777" w:rsidR="00401DFC" w:rsidRPr="001C0ABE" w:rsidRDefault="00401DFC" w:rsidP="00401DFC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21C2AF00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nemá v České republice nebo v zemi svého sídla splatný nedoplatek na pojistném nebo na penále na sociální zabezpečení a příspěvku na státní politiku zaměstnanosti;</w:t>
      </w:r>
    </w:p>
    <w:p w14:paraId="44C0607A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p w14:paraId="2341FB1E" w14:textId="77777777" w:rsidR="00401DFC" w:rsidRPr="001C0ABE" w:rsidRDefault="00401DFC" w:rsidP="00401DFC">
      <w:pPr>
        <w:numPr>
          <w:ilvl w:val="0"/>
          <w:numId w:val="19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t>který není v likvidaci, proti němuž nebylo vydáno rozhodnutí o úpadku, vůči němuž nebyla nařízena nucená správa podle jiného právního předpisu</w:t>
      </w:r>
      <w:r w:rsidRPr="001C0ABE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1C0ABE">
        <w:rPr>
          <w:rFonts w:ascii="Arial" w:hAnsi="Arial" w:cs="Arial"/>
          <w:color w:val="000000"/>
          <w:sz w:val="22"/>
          <w:szCs w:val="22"/>
        </w:rPr>
        <w:t>nebo v obdobné situaci podle právního řádu země sídla dodavatele.</w:t>
      </w:r>
    </w:p>
    <w:p w14:paraId="05E53924" w14:textId="4FE88560" w:rsidR="00CC2410" w:rsidRDefault="00401DFC" w:rsidP="00401DFC">
      <w:pPr>
        <w:spacing w:after="120"/>
        <w:jc w:val="both"/>
        <w:rPr>
          <w:ins w:id="8" w:author="Barášková Petra" w:date="2026-01-24T22:10:00Z"/>
          <w:rFonts w:ascii="Arial" w:hAnsi="Arial" w:cs="Arial"/>
          <w:color w:val="000000"/>
          <w:sz w:val="22"/>
          <w:szCs w:val="22"/>
        </w:rPr>
      </w:pPr>
      <w:r w:rsidRPr="001C0ABE">
        <w:rPr>
          <w:rFonts w:ascii="Arial" w:hAnsi="Arial" w:cs="Arial"/>
          <w:color w:val="000000"/>
          <w:sz w:val="22"/>
          <w:szCs w:val="22"/>
        </w:rPr>
        <w:br w:type="page"/>
      </w:r>
    </w:p>
    <w:p w14:paraId="354B7CB9" w14:textId="4B17CA7C" w:rsidR="00401DFC" w:rsidRPr="001C0ABE" w:rsidRDefault="00401DFC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C0ABE">
        <w:rPr>
          <w:rFonts w:ascii="Arial" w:hAnsi="Arial" w:cs="Arial"/>
          <w:b/>
          <w:sz w:val="22"/>
          <w:szCs w:val="22"/>
          <w:u w:val="single"/>
        </w:rPr>
        <w:t xml:space="preserve">TECHNICKÁ KVALIFIKACE </w:t>
      </w:r>
      <w:bookmarkStart w:id="9" w:name="_GoBack"/>
      <w:r w:rsidRPr="001C0ABE">
        <w:rPr>
          <w:rFonts w:ascii="Arial" w:hAnsi="Arial" w:cs="Arial"/>
          <w:b/>
          <w:sz w:val="22"/>
          <w:szCs w:val="22"/>
          <w:u w:val="single"/>
        </w:rPr>
        <w:t xml:space="preserve">– </w:t>
      </w:r>
      <w:bookmarkEnd w:id="9"/>
      <w:r w:rsidRPr="001C0ABE">
        <w:rPr>
          <w:rFonts w:ascii="Arial" w:hAnsi="Arial" w:cs="Arial"/>
          <w:b/>
          <w:sz w:val="22"/>
          <w:szCs w:val="22"/>
          <w:u w:val="single"/>
        </w:rPr>
        <w:t>SEZNAM REFERENČNÍCH ZAKÁZEK:</w:t>
      </w:r>
    </w:p>
    <w:p w14:paraId="2BFCA258" w14:textId="59A2D1A4" w:rsidR="00401DFC" w:rsidRPr="001C0ABE" w:rsidRDefault="001C0ABE" w:rsidP="00401DF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1C0ABE">
        <w:rPr>
          <w:rFonts w:ascii="Arial" w:hAnsi="Arial" w:cs="Arial"/>
          <w:b/>
          <w:bCs/>
          <w:sz w:val="22"/>
          <w:szCs w:val="22"/>
        </w:rPr>
        <w:t>Dodavatel prokáže toto kritérium technické kvalifikace, pokud</w:t>
      </w:r>
      <w:r w:rsidRPr="001C0ABE">
        <w:rPr>
          <w:rFonts w:ascii="Arial" w:hAnsi="Arial" w:cs="Arial"/>
          <w:b/>
          <w:sz w:val="22"/>
          <w:szCs w:val="22"/>
        </w:rPr>
        <w:t xml:space="preserve"> 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v posledních 3 letech realizoval </w:t>
      </w:r>
      <w:r w:rsidR="00607891">
        <w:rPr>
          <w:rFonts w:ascii="Arial" w:hAnsi="Arial" w:cs="Arial"/>
          <w:b/>
          <w:bCs/>
          <w:sz w:val="22"/>
          <w:szCs w:val="22"/>
        </w:rPr>
        <w:t>6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 obdobných zakázek v min. hodnotě 100.000,- Kč </w:t>
      </w:r>
      <w:r w:rsidRPr="001C0ABE">
        <w:rPr>
          <w:rFonts w:ascii="Arial" w:hAnsi="Arial" w:cs="Arial"/>
          <w:bCs/>
          <w:sz w:val="22"/>
          <w:szCs w:val="22"/>
        </w:rPr>
        <w:t>(slovy: jedno sto tisíc korun českých)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 bez DPH za každou takovou referenční zakázku. </w:t>
      </w:r>
      <w:r w:rsidRPr="001C0ABE">
        <w:rPr>
          <w:rFonts w:ascii="Arial" w:hAnsi="Arial" w:cs="Arial"/>
          <w:b/>
          <w:sz w:val="22"/>
          <w:szCs w:val="22"/>
        </w:rPr>
        <w:t xml:space="preserve">Obdobný druh služeb zadavatel blíže specifikuje jako poskytování validovaných </w:t>
      </w:r>
      <w:r w:rsidRPr="001C0ABE">
        <w:rPr>
          <w:rFonts w:ascii="Arial" w:hAnsi="Arial" w:cs="Arial"/>
          <w:b/>
          <w:bCs/>
          <w:sz w:val="22"/>
          <w:szCs w:val="22"/>
        </w:rPr>
        <w:t xml:space="preserve">přepisů mluveného slova. </w:t>
      </w:r>
      <w:r w:rsidR="00401DFC" w:rsidRPr="001C0AB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A77C7C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1:</w:t>
      </w:r>
    </w:p>
    <w:p w14:paraId="465F7FC2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11855737" w14:textId="77777777" w:rsidTr="00401DFC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FFBB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830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1B324275" w14:textId="77777777" w:rsidTr="00401DFC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A602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6A14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5384086B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3707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EE0C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91FEB10" w14:textId="77777777" w:rsidTr="00401DFC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C458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24C8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07BC1074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BFEC" w14:textId="77777777" w:rsidR="00401DFC" w:rsidRPr="001C0ABE" w:rsidRDefault="00401DF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4EC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46D98DDF" w14:textId="77777777" w:rsidR="00401DFC" w:rsidRPr="001C0ABE" w:rsidRDefault="00401DFC" w:rsidP="00607891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23248412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2:</w:t>
      </w:r>
    </w:p>
    <w:p w14:paraId="4AEB7B22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3E27974D" w14:textId="77777777" w:rsidTr="00401DFC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A3F6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01B1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2BD9D6E8" w14:textId="77777777" w:rsidTr="00401DFC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411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BF5B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2F26B2C3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5BBE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A8394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2C8B352" w14:textId="77777777" w:rsidTr="00401DFC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AF30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C82A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6D63FF56" w14:textId="77777777" w:rsidTr="00401DFC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363E" w14:textId="77777777" w:rsidR="00401DFC" w:rsidRPr="001C0ABE" w:rsidRDefault="00401DF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C01D" w14:textId="77777777" w:rsidR="00401DFC" w:rsidRPr="001C0ABE" w:rsidRDefault="00401DFC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3047682D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p w14:paraId="3E744969" w14:textId="77777777" w:rsidR="00401DFC" w:rsidRPr="001C0ABE" w:rsidRDefault="00401DFC" w:rsidP="00401DFC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>Referenční zakázka č. 3:</w:t>
      </w:r>
    </w:p>
    <w:p w14:paraId="0E310A6E" w14:textId="77777777" w:rsidR="00401DFC" w:rsidRPr="001C0ABE" w:rsidRDefault="00401DFC" w:rsidP="00401DFC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01DFC" w:rsidRPr="001C0ABE" w14:paraId="2F0A65B6" w14:textId="77777777" w:rsidTr="005061D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C3CE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5EE6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088D88B9" w14:textId="77777777" w:rsidTr="005061D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DE2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3DFA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51329CA8" w14:textId="77777777" w:rsidTr="005061D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E013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FB9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789518CB" w14:textId="77777777" w:rsidTr="005061D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B9D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3AA9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401DFC" w:rsidRPr="001C0ABE" w14:paraId="1D087FA0" w14:textId="77777777" w:rsidTr="005061D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14D1" w14:textId="77777777" w:rsidR="00401DFC" w:rsidRPr="001C0ABE" w:rsidRDefault="00401DFC" w:rsidP="005061D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4D27" w14:textId="77777777" w:rsidR="00401DFC" w:rsidRPr="001C0ABE" w:rsidRDefault="00401DFC" w:rsidP="005061D5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6A14E847" w14:textId="0EC6D1FD" w:rsidR="00401DFC" w:rsidRDefault="00401DFC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728CC8" w14:textId="518FC57F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3988842" w14:textId="5DB00DC3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0CDE1C" w14:textId="76B1C411" w:rsidR="00607891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4C37F4" w14:textId="6817BBED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4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720B6E65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688B7700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01F7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428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B910B03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2BE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A5F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73B4A33B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01A4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F0E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534A152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F0D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1486E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805C29C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75EC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9BE0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724C364D" w14:textId="77777777" w:rsidR="00607891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3007932B" w14:textId="5F45C519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5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2DA5B0D0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04890373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ED6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AFED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4A13A627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F91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D40C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F777BB9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FF2E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7FD2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7F72DF16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3948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472A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42F23602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3E1C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A066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35306FAE" w14:textId="77777777" w:rsidR="00607891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610EB31B" w14:textId="20C14DEC" w:rsidR="00607891" w:rsidRPr="001C0ABE" w:rsidRDefault="00607891" w:rsidP="00607891">
      <w:pPr>
        <w:pStyle w:val="Odstavecseseznamem"/>
        <w:rPr>
          <w:rFonts w:ascii="Arial" w:hAnsi="Arial" w:cs="Arial"/>
          <w:b/>
          <w:sz w:val="22"/>
          <w:szCs w:val="22"/>
        </w:rPr>
      </w:pPr>
      <w:r w:rsidRPr="001C0ABE">
        <w:rPr>
          <w:rFonts w:ascii="Arial" w:hAnsi="Arial" w:cs="Arial"/>
          <w:b/>
          <w:sz w:val="22"/>
          <w:szCs w:val="22"/>
        </w:rPr>
        <w:t xml:space="preserve">Referenční zakázka č. </w:t>
      </w:r>
      <w:r>
        <w:rPr>
          <w:rFonts w:ascii="Arial" w:hAnsi="Arial" w:cs="Arial"/>
          <w:b/>
          <w:sz w:val="22"/>
          <w:szCs w:val="22"/>
        </w:rPr>
        <w:t>6</w:t>
      </w:r>
      <w:r w:rsidRPr="001C0ABE">
        <w:rPr>
          <w:rFonts w:ascii="Arial" w:hAnsi="Arial" w:cs="Arial"/>
          <w:b/>
          <w:sz w:val="22"/>
          <w:szCs w:val="22"/>
        </w:rPr>
        <w:t>:</w:t>
      </w:r>
    </w:p>
    <w:p w14:paraId="0BF9FE7C" w14:textId="77777777" w:rsidR="00607891" w:rsidRPr="001C0ABE" w:rsidRDefault="00607891" w:rsidP="00607891">
      <w:pPr>
        <w:pStyle w:val="Odstavecseseznamem"/>
        <w:rPr>
          <w:rFonts w:ascii="Arial" w:hAnsi="Arial" w:cs="Arial"/>
          <w:sz w:val="22"/>
          <w:szCs w:val="2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7891" w:rsidRPr="001C0ABE" w14:paraId="38B51B1A" w14:textId="77777777" w:rsidTr="00500D1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8F3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5B31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F0AA938" w14:textId="77777777" w:rsidTr="00500D1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860C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266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5FA38AE0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94B9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4CB4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15E51A94" w14:textId="77777777" w:rsidTr="00500D1F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AC63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12DB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  <w:tr w:rsidR="00607891" w:rsidRPr="001C0ABE" w14:paraId="03B8CE02" w14:textId="77777777" w:rsidTr="00500D1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4A07" w14:textId="77777777" w:rsidR="00607891" w:rsidRPr="001C0ABE" w:rsidRDefault="00607891" w:rsidP="00500D1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B31A" w14:textId="77777777" w:rsidR="00607891" w:rsidRPr="001C0ABE" w:rsidRDefault="00607891" w:rsidP="00500D1F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[</w:t>
            </w:r>
            <w:r w:rsidRPr="001C0ABE">
              <w:rPr>
                <w:rFonts w:ascii="Arial" w:hAnsi="Arial" w:cs="Arial"/>
                <w:b/>
                <w:sz w:val="22"/>
                <w:szCs w:val="22"/>
                <w:highlight w:val="yellow"/>
                <w:lang w:eastAsia="en-US"/>
              </w:rPr>
              <w:t>DOPLNIT</w:t>
            </w:r>
            <w:r w:rsidRPr="001C0ABE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]</w:t>
            </w:r>
          </w:p>
        </w:tc>
      </w:tr>
    </w:tbl>
    <w:p w14:paraId="1CBBAF99" w14:textId="77777777" w:rsidR="00607891" w:rsidRPr="001C0ABE" w:rsidRDefault="00607891" w:rsidP="00401DFC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5E66CC" w14:textId="77777777" w:rsidR="00607891" w:rsidRDefault="00401DFC" w:rsidP="00401DFC">
      <w:pPr>
        <w:pStyle w:val="Odstavecseseznamem"/>
        <w:ind w:left="0"/>
        <w:rPr>
          <w:rFonts w:ascii="Arial" w:hAnsi="Arial" w:cs="Arial"/>
          <w:i/>
          <w:sz w:val="22"/>
          <w:szCs w:val="22"/>
        </w:rPr>
      </w:pPr>
      <w:r w:rsidRPr="001C0ABE">
        <w:rPr>
          <w:rFonts w:ascii="Arial" w:hAnsi="Arial" w:cs="Arial"/>
          <w:i/>
          <w:sz w:val="22"/>
          <w:szCs w:val="22"/>
        </w:rPr>
        <w:tab/>
      </w:r>
    </w:p>
    <w:p w14:paraId="1F851D03" w14:textId="77777777" w:rsidR="00436A0A" w:rsidRDefault="00436A0A" w:rsidP="00436A0A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50B6B33D" w14:textId="77777777" w:rsidR="00436A0A" w:rsidRDefault="00436A0A" w:rsidP="00436A0A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 ………………………….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1FEBD3D" w14:textId="77777777" w:rsidR="00356C80" w:rsidRPr="001C0ABE" w:rsidRDefault="00356C80" w:rsidP="00990E19">
      <w:pPr>
        <w:pStyle w:val="Odstavecseseznamem"/>
        <w:ind w:left="0"/>
        <w:rPr>
          <w:rFonts w:ascii="Arial" w:hAnsi="Arial" w:cs="Arial"/>
          <w:i/>
          <w:sz w:val="22"/>
          <w:szCs w:val="22"/>
        </w:rPr>
      </w:pPr>
    </w:p>
    <w:sectPr w:rsidR="00356C80" w:rsidRPr="001C0ABE" w:rsidSect="005A3873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1CDAB" w14:textId="77777777" w:rsidR="00690AA4" w:rsidRDefault="00690AA4">
      <w:r>
        <w:separator/>
      </w:r>
    </w:p>
  </w:endnote>
  <w:endnote w:type="continuationSeparator" w:id="0">
    <w:p w14:paraId="77A241D9" w14:textId="77777777" w:rsidR="00690AA4" w:rsidRDefault="0069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F2C03" w14:textId="77777777" w:rsidR="000C3ADB" w:rsidRDefault="00690AA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2C74485A">
        <v:line id="_x0000_s2051" style="position:absolute;flip:y;z-index:1" from="0,4.35pt" to="450pt,4.35pt"/>
      </w:pict>
    </w:r>
  </w:p>
  <w:p w14:paraId="697857B0" w14:textId="77777777" w:rsidR="000C3ADB" w:rsidRPr="002D5E2E" w:rsidRDefault="007B39A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48C8EAA8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A8B9" w14:textId="77777777" w:rsidR="00690AA4" w:rsidRDefault="00690AA4">
      <w:r>
        <w:separator/>
      </w:r>
    </w:p>
  </w:footnote>
  <w:footnote w:type="continuationSeparator" w:id="0">
    <w:p w14:paraId="34AE9C47" w14:textId="77777777" w:rsidR="00690AA4" w:rsidRDefault="0069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EB8F2" w14:textId="77777777" w:rsidR="000C3ADB" w:rsidRDefault="00690AA4">
    <w:pPr>
      <w:pStyle w:val="Zhlav"/>
    </w:pPr>
    <w:r>
      <w:rPr>
        <w:noProof/>
      </w:rPr>
      <w:pict w14:anchorId="767165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F5D4E" w14:textId="77777777" w:rsidR="002D5E2E" w:rsidRDefault="002D5E2E">
    <w:pPr>
      <w:pStyle w:val="Zhlav"/>
    </w:pPr>
  </w:p>
  <w:p w14:paraId="030B6037" w14:textId="77777777" w:rsidR="002D5E2E" w:rsidRDefault="002D5E2E">
    <w:pPr>
      <w:pStyle w:val="Zhlav"/>
    </w:pPr>
  </w:p>
  <w:p w14:paraId="6676E084" w14:textId="77777777" w:rsidR="002D5E2E" w:rsidRDefault="002D5E2E">
    <w:pPr>
      <w:pStyle w:val="Zhlav"/>
    </w:pPr>
  </w:p>
  <w:p w14:paraId="79900D2E" w14:textId="77777777" w:rsidR="005B4337" w:rsidRDefault="00690AA4">
    <w:pPr>
      <w:pStyle w:val="Zhlav"/>
    </w:pPr>
    <w:r>
      <w:rPr>
        <w:noProof/>
      </w:rPr>
      <w:pict w14:anchorId="775FAC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45032" w14:textId="77777777" w:rsidR="000C3ADB" w:rsidRDefault="00690AA4">
    <w:pPr>
      <w:pStyle w:val="Zhlav"/>
    </w:pPr>
    <w:r>
      <w:rPr>
        <w:noProof/>
      </w:rPr>
      <w:pict w14:anchorId="04087A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4pt;height:35.0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3288FA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4544C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02AEBC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5A8BB9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A2811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7EC2A8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D028BF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61AE59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38ED45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2A62B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37421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076A89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0D88E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7EA89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8408D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A4E8E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C7274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11CA4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11417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0070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9A8C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2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9228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3C6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80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8D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9668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F90E5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A2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6E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248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8E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ED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A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0D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F85694EE">
      <w:start w:val="1"/>
      <w:numFmt w:val="lowerLetter"/>
      <w:lvlText w:val="%1)"/>
      <w:lvlJc w:val="left"/>
      <w:pPr>
        <w:ind w:left="644" w:hanging="360"/>
      </w:pPr>
    </w:lvl>
    <w:lvl w:ilvl="1" w:tplc="EFFC41EE" w:tentative="1">
      <w:start w:val="1"/>
      <w:numFmt w:val="lowerLetter"/>
      <w:lvlText w:val="%2."/>
      <w:lvlJc w:val="left"/>
      <w:pPr>
        <w:ind w:left="1364" w:hanging="360"/>
      </w:pPr>
    </w:lvl>
    <w:lvl w:ilvl="2" w:tplc="DAD2535E" w:tentative="1">
      <w:start w:val="1"/>
      <w:numFmt w:val="lowerRoman"/>
      <w:lvlText w:val="%3."/>
      <w:lvlJc w:val="right"/>
      <w:pPr>
        <w:ind w:left="2084" w:hanging="180"/>
      </w:pPr>
    </w:lvl>
    <w:lvl w:ilvl="3" w:tplc="D8885B38" w:tentative="1">
      <w:start w:val="1"/>
      <w:numFmt w:val="decimal"/>
      <w:lvlText w:val="%4."/>
      <w:lvlJc w:val="left"/>
      <w:pPr>
        <w:ind w:left="2804" w:hanging="360"/>
      </w:pPr>
    </w:lvl>
    <w:lvl w:ilvl="4" w:tplc="FE50FC3C" w:tentative="1">
      <w:start w:val="1"/>
      <w:numFmt w:val="lowerLetter"/>
      <w:lvlText w:val="%5."/>
      <w:lvlJc w:val="left"/>
      <w:pPr>
        <w:ind w:left="3524" w:hanging="360"/>
      </w:pPr>
    </w:lvl>
    <w:lvl w:ilvl="5" w:tplc="4090495E" w:tentative="1">
      <w:start w:val="1"/>
      <w:numFmt w:val="lowerRoman"/>
      <w:lvlText w:val="%6."/>
      <w:lvlJc w:val="right"/>
      <w:pPr>
        <w:ind w:left="4244" w:hanging="180"/>
      </w:pPr>
    </w:lvl>
    <w:lvl w:ilvl="6" w:tplc="0D18BD3C" w:tentative="1">
      <w:start w:val="1"/>
      <w:numFmt w:val="decimal"/>
      <w:lvlText w:val="%7."/>
      <w:lvlJc w:val="left"/>
      <w:pPr>
        <w:ind w:left="4964" w:hanging="360"/>
      </w:pPr>
    </w:lvl>
    <w:lvl w:ilvl="7" w:tplc="493AA93A" w:tentative="1">
      <w:start w:val="1"/>
      <w:numFmt w:val="lowerLetter"/>
      <w:lvlText w:val="%8."/>
      <w:lvlJc w:val="left"/>
      <w:pPr>
        <w:ind w:left="5684" w:hanging="360"/>
      </w:pPr>
    </w:lvl>
    <w:lvl w:ilvl="8" w:tplc="BC6C1F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45CADD0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07683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6ED4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25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7470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884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B4CD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AD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C0F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917247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AA9F4A" w:tentative="1">
      <w:start w:val="1"/>
      <w:numFmt w:val="lowerLetter"/>
      <w:lvlText w:val="%2."/>
      <w:lvlJc w:val="left"/>
      <w:pPr>
        <w:ind w:left="1440" w:hanging="360"/>
      </w:pPr>
    </w:lvl>
    <w:lvl w:ilvl="2" w:tplc="4798E1E6" w:tentative="1">
      <w:start w:val="1"/>
      <w:numFmt w:val="lowerRoman"/>
      <w:lvlText w:val="%3."/>
      <w:lvlJc w:val="right"/>
      <w:pPr>
        <w:ind w:left="2160" w:hanging="180"/>
      </w:pPr>
    </w:lvl>
    <w:lvl w:ilvl="3" w:tplc="C316ACB4" w:tentative="1">
      <w:start w:val="1"/>
      <w:numFmt w:val="decimal"/>
      <w:lvlText w:val="%4."/>
      <w:lvlJc w:val="left"/>
      <w:pPr>
        <w:ind w:left="2880" w:hanging="360"/>
      </w:pPr>
    </w:lvl>
    <w:lvl w:ilvl="4" w:tplc="E084E986" w:tentative="1">
      <w:start w:val="1"/>
      <w:numFmt w:val="lowerLetter"/>
      <w:lvlText w:val="%5."/>
      <w:lvlJc w:val="left"/>
      <w:pPr>
        <w:ind w:left="3600" w:hanging="360"/>
      </w:pPr>
    </w:lvl>
    <w:lvl w:ilvl="5" w:tplc="7794DF4C" w:tentative="1">
      <w:start w:val="1"/>
      <w:numFmt w:val="lowerRoman"/>
      <w:lvlText w:val="%6."/>
      <w:lvlJc w:val="right"/>
      <w:pPr>
        <w:ind w:left="4320" w:hanging="180"/>
      </w:pPr>
    </w:lvl>
    <w:lvl w:ilvl="6" w:tplc="F5F0808C" w:tentative="1">
      <w:start w:val="1"/>
      <w:numFmt w:val="decimal"/>
      <w:lvlText w:val="%7."/>
      <w:lvlJc w:val="left"/>
      <w:pPr>
        <w:ind w:left="5040" w:hanging="360"/>
      </w:pPr>
    </w:lvl>
    <w:lvl w:ilvl="7" w:tplc="DAC2D430" w:tentative="1">
      <w:start w:val="1"/>
      <w:numFmt w:val="lowerLetter"/>
      <w:lvlText w:val="%8."/>
      <w:lvlJc w:val="left"/>
      <w:pPr>
        <w:ind w:left="5760" w:hanging="360"/>
      </w:pPr>
    </w:lvl>
    <w:lvl w:ilvl="8" w:tplc="E04C6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451A6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6BB6C">
      <w:start w:val="1"/>
      <w:numFmt w:val="lowerLetter"/>
      <w:lvlText w:val="%2."/>
      <w:lvlJc w:val="left"/>
      <w:pPr>
        <w:ind w:left="1440" w:hanging="360"/>
      </w:pPr>
    </w:lvl>
    <w:lvl w:ilvl="2" w:tplc="99E45CAE">
      <w:start w:val="1"/>
      <w:numFmt w:val="lowerRoman"/>
      <w:lvlText w:val="%3."/>
      <w:lvlJc w:val="right"/>
      <w:pPr>
        <w:ind w:left="2160" w:hanging="180"/>
      </w:pPr>
    </w:lvl>
    <w:lvl w:ilvl="3" w:tplc="0330A0B8">
      <w:start w:val="1"/>
      <w:numFmt w:val="decimal"/>
      <w:lvlText w:val="%4."/>
      <w:lvlJc w:val="left"/>
      <w:pPr>
        <w:ind w:left="2880" w:hanging="360"/>
      </w:pPr>
    </w:lvl>
    <w:lvl w:ilvl="4" w:tplc="3F10D114">
      <w:start w:val="1"/>
      <w:numFmt w:val="lowerLetter"/>
      <w:lvlText w:val="%5."/>
      <w:lvlJc w:val="left"/>
      <w:pPr>
        <w:ind w:left="3600" w:hanging="360"/>
      </w:pPr>
    </w:lvl>
    <w:lvl w:ilvl="5" w:tplc="68669376">
      <w:start w:val="1"/>
      <w:numFmt w:val="lowerRoman"/>
      <w:lvlText w:val="%6."/>
      <w:lvlJc w:val="right"/>
      <w:pPr>
        <w:ind w:left="4320" w:hanging="180"/>
      </w:pPr>
    </w:lvl>
    <w:lvl w:ilvl="6" w:tplc="94CA99E2">
      <w:start w:val="1"/>
      <w:numFmt w:val="decimal"/>
      <w:lvlText w:val="%7."/>
      <w:lvlJc w:val="left"/>
      <w:pPr>
        <w:ind w:left="5040" w:hanging="360"/>
      </w:pPr>
    </w:lvl>
    <w:lvl w:ilvl="7" w:tplc="0568DA02">
      <w:start w:val="1"/>
      <w:numFmt w:val="lowerLetter"/>
      <w:lvlText w:val="%8."/>
      <w:lvlJc w:val="left"/>
      <w:pPr>
        <w:ind w:left="5760" w:hanging="360"/>
      </w:pPr>
    </w:lvl>
    <w:lvl w:ilvl="8" w:tplc="217606E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2B2EF89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95E1E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CC1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CA1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0BE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AC9C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FE4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827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8F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77104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F0831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6B07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22E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075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E815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789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048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84D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E152B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24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64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F02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204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EA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8A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5E55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F64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CC243C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E6E2BC" w:tentative="1">
      <w:start w:val="1"/>
      <w:numFmt w:val="lowerLetter"/>
      <w:lvlText w:val="%2."/>
      <w:lvlJc w:val="left"/>
      <w:pPr>
        <w:ind w:left="1440" w:hanging="360"/>
      </w:pPr>
    </w:lvl>
    <w:lvl w:ilvl="2" w:tplc="D57451BE" w:tentative="1">
      <w:start w:val="1"/>
      <w:numFmt w:val="lowerRoman"/>
      <w:lvlText w:val="%3."/>
      <w:lvlJc w:val="right"/>
      <w:pPr>
        <w:ind w:left="2160" w:hanging="180"/>
      </w:pPr>
    </w:lvl>
    <w:lvl w:ilvl="3" w:tplc="7C24FDB4" w:tentative="1">
      <w:start w:val="1"/>
      <w:numFmt w:val="decimal"/>
      <w:lvlText w:val="%4."/>
      <w:lvlJc w:val="left"/>
      <w:pPr>
        <w:ind w:left="2880" w:hanging="360"/>
      </w:pPr>
    </w:lvl>
    <w:lvl w:ilvl="4" w:tplc="901620AE" w:tentative="1">
      <w:start w:val="1"/>
      <w:numFmt w:val="lowerLetter"/>
      <w:lvlText w:val="%5."/>
      <w:lvlJc w:val="left"/>
      <w:pPr>
        <w:ind w:left="3600" w:hanging="360"/>
      </w:pPr>
    </w:lvl>
    <w:lvl w:ilvl="5" w:tplc="0AA224D0" w:tentative="1">
      <w:start w:val="1"/>
      <w:numFmt w:val="lowerRoman"/>
      <w:lvlText w:val="%6."/>
      <w:lvlJc w:val="right"/>
      <w:pPr>
        <w:ind w:left="4320" w:hanging="180"/>
      </w:pPr>
    </w:lvl>
    <w:lvl w:ilvl="6" w:tplc="AE1E6576" w:tentative="1">
      <w:start w:val="1"/>
      <w:numFmt w:val="decimal"/>
      <w:lvlText w:val="%7."/>
      <w:lvlJc w:val="left"/>
      <w:pPr>
        <w:ind w:left="5040" w:hanging="360"/>
      </w:pPr>
    </w:lvl>
    <w:lvl w:ilvl="7" w:tplc="F1525FD6" w:tentative="1">
      <w:start w:val="1"/>
      <w:numFmt w:val="lowerLetter"/>
      <w:lvlText w:val="%8."/>
      <w:lvlJc w:val="left"/>
      <w:pPr>
        <w:ind w:left="5760" w:hanging="360"/>
      </w:pPr>
    </w:lvl>
    <w:lvl w:ilvl="8" w:tplc="08E228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7340A"/>
    <w:multiLevelType w:val="hybridMultilevel"/>
    <w:tmpl w:val="412473CA"/>
    <w:lvl w:ilvl="0" w:tplc="BC9C5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0F1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72A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C9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66A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1A5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E8D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6211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14D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C4EE5A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68C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0E9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EA4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DCB1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F4BF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29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E6F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6BD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F0B053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A458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DA39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A8C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6815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0A9C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ED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F8B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783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1E1EC9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274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FA9C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4D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0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602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08B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06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0F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14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ášková Petra">
    <w15:presenceInfo w15:providerId="AD" w15:userId="S-1-5-21-1516916145-3332080500-352412931-25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5E0F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0AB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645E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1DFC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0A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482A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4B84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356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891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0AA4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39A9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41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171E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9B1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0F7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343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8AB53E5"/>
  <w15:docId w15:val="{891F50D4-6017-4B14-ABF5-952D8FB0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F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8B532-79E5-4CB9-A225-8BE5CBD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55</TotalTime>
  <Pages>4</Pages>
  <Words>967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26</cp:revision>
  <cp:lastPrinted>2014-10-07T12:22:00Z</cp:lastPrinted>
  <dcterms:created xsi:type="dcterms:W3CDTF">2016-10-21T12:51:00Z</dcterms:created>
  <dcterms:modified xsi:type="dcterms:W3CDTF">2026-01-24T21:13:00Z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